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Y="1789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FA2CC8" w:rsidRPr="00C05D70" w:rsidTr="00FA2CC8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FA2CC8" w:rsidRDefault="00FA2CC8" w:rsidP="00FA2CC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FA2CC8" w:rsidRPr="0013738D" w:rsidRDefault="00FA2CC8" w:rsidP="00FA2CC8">
            <w:pPr>
              <w:spacing w:after="130"/>
              <w:ind w:left="1134" w:right="1055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19"/>
              </w:rPr>
            </w:pP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(</w:t>
            </w: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>platné pre výzvy vyhlásené pred nadobudnutím účinnosti zmeny zákona</w:t>
            </w: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 xml:space="preserve"> č. </w:t>
            </w: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 xml:space="preserve">154/2019 </w:t>
            </w: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Z. z.</w:t>
            </w:r>
            <w:r>
              <w:rPr>
                <w:rStyle w:val="Odkaznapoznmkupodiarou"/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 w:rsidRPr="0013738D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)</w:t>
            </w:r>
          </w:p>
          <w:p w:rsidR="00FA2CC8" w:rsidRPr="0013738D" w:rsidRDefault="00FA2CC8" w:rsidP="00FA2CC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2"/>
                <w:szCs w:val="2"/>
              </w:rPr>
            </w:pPr>
          </w:p>
          <w:p w:rsidR="00FA2CC8" w:rsidRPr="00C05D70" w:rsidRDefault="00FA2CC8" w:rsidP="00FA2CC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3"/>
            </w:r>
          </w:p>
        </w:tc>
      </w:tr>
      <w:tr w:rsidR="00FA2CC8" w:rsidRPr="00C05D70" w:rsidTr="00FA2CC8">
        <w:trPr>
          <w:trHeight w:val="794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FA2CC8" w:rsidRPr="00E52A48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FA2CC8" w:rsidRPr="00C05D70" w:rsidTr="00FA2CC8">
        <w:trPr>
          <w:trHeight w:val="794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FA2CC8" w:rsidRPr="00D60283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FA2CC8" w:rsidRPr="00C05D70" w:rsidTr="00FA2CC8">
        <w:trPr>
          <w:trHeight w:val="794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FA2CC8" w:rsidRPr="00E52A48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FA2CC8" w:rsidRPr="00C05D70" w:rsidTr="00FA2CC8">
        <w:trPr>
          <w:trHeight w:val="510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FA2CC8" w:rsidRPr="00D60283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A2CC8" w:rsidRPr="00C05D70" w:rsidTr="00FA2CC8">
        <w:trPr>
          <w:trHeight w:val="510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FA2CC8" w:rsidRPr="00D60283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A2CC8" w:rsidRPr="00C05D70" w:rsidTr="00FA2CC8">
        <w:trPr>
          <w:trHeight w:val="510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FA2CC8" w:rsidRPr="00D60283" w:rsidRDefault="00FA2CC8" w:rsidP="00FA2CC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A2CC8" w:rsidRPr="00C05D70" w:rsidTr="00FA2CC8">
        <w:trPr>
          <w:trHeight w:val="510"/>
        </w:trPr>
        <w:tc>
          <w:tcPr>
            <w:tcW w:w="4106" w:type="dxa"/>
          </w:tcPr>
          <w:p w:rsidR="00FA2CC8" w:rsidRPr="00C05D70" w:rsidRDefault="00FA2CC8" w:rsidP="00FA2CC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FA2CC8" w:rsidRPr="00D60283" w:rsidRDefault="00FA2CC8" w:rsidP="00FA2CC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60283" w:rsidRDefault="00D60283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584"/>
        <w:gridCol w:w="3664"/>
        <w:gridCol w:w="2597"/>
        <w:gridCol w:w="1233"/>
        <w:gridCol w:w="6234"/>
      </w:tblGrid>
      <w:tr w:rsidR="00712611" w:rsidRPr="00C05D70" w:rsidTr="001A2D6B">
        <w:trPr>
          <w:jc w:val="center"/>
        </w:trPr>
        <w:tc>
          <w:tcPr>
            <w:tcW w:w="584" w:type="dxa"/>
            <w:shd w:val="clear" w:color="auto" w:fill="8DB3E2"/>
            <w:vAlign w:val="center"/>
          </w:tcPr>
          <w:p w:rsidR="006647CF" w:rsidRPr="00C05D70" w:rsidRDefault="006647CF" w:rsidP="002609DC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664" w:type="dxa"/>
            <w:shd w:val="clear" w:color="auto" w:fill="8DB3E2"/>
            <w:vAlign w:val="center"/>
          </w:tcPr>
          <w:p w:rsidR="006647CF" w:rsidRPr="00C05D70" w:rsidRDefault="00ED45FB" w:rsidP="009A230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2597" w:type="dxa"/>
            <w:shd w:val="clear" w:color="auto" w:fill="8DB3E2"/>
            <w:vAlign w:val="center"/>
          </w:tcPr>
          <w:p w:rsidR="006647CF" w:rsidRPr="00C05D70" w:rsidRDefault="0083042E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33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  <w:tc>
          <w:tcPr>
            <w:tcW w:w="6234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6647CF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712611" w:rsidRDefault="00712611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072FF3">
            <w:pPr>
              <w:spacing w:before="120" w:after="120" w:line="288" w:lineRule="auto"/>
              <w:ind w:left="-3397" w:firstLine="562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025D7">
        <w:trPr>
          <w:trHeight w:val="834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45859261"/>
            <w:placeholder>
              <w:docPart w:val="A8B9260C0ED94E25AD0004EDC44B385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4DD4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7D4DD4" w:rsidRPr="00C05D70" w:rsidRDefault="007D4DD4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7D4DD4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7D4DD4" w:rsidRPr="007D4DD4" w:rsidRDefault="007D4DD4" w:rsidP="001A2D6B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1693679"/>
            <w:placeholder>
              <w:docPart w:val="24D7C6F929F07B478F2DAB845CBF3C0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7D4DD4" w:rsidRPr="00C05D70" w:rsidRDefault="007D4DD4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7D4DD4" w:rsidRPr="00C05D70" w:rsidRDefault="007D4DD4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4194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A2D6B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 xml:space="preserve">Finančná a ekonomická </w:t>
            </w: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23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2830"/>
        <w:gridCol w:w="11482"/>
      </w:tblGrid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/>
          </w:tcPr>
          <w:p w:rsidR="000E3B52" w:rsidRPr="00C05D70" w:rsidRDefault="001E5FE1" w:rsidP="001E5FE1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="000E3B52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41DC6F4A85F54C77959BC5E6E3C99B4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shd w:val="clear" w:color="auto" w:fill="FFFFFF" w:themeFill="background1"/>
              </w:tcPr>
              <w:p w:rsidR="000E3B52" w:rsidRPr="00C05D70" w:rsidRDefault="000E3B52" w:rsidP="00E8435F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Pr="001941BE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BA5D2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1497" w:rsidRPr="00C05D70" w:rsidTr="00BE4E7E">
        <w:trPr>
          <w:trHeight w:val="539"/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251497" w:rsidRPr="00B60573" w:rsidRDefault="00251497" w:rsidP="00251497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251497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lastRenderedPageBreak/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13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251497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251497" w:rsidRPr="00C05D70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A18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5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auto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EA1813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EA1813" w:rsidRPr="00B341AC" w:rsidRDefault="00EA1813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9E7E0E" w:rsidRPr="00C05D70" w:rsidTr="001A2D6B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9E7E0E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8"/>
            </w:r>
          </w:p>
          <w:p w:rsidR="009E7E0E" w:rsidRPr="00C05D70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9"/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BA5D2A" w:rsidRDefault="00BA5D2A"/>
    <w:p w:rsidR="00BA5D2A" w:rsidRDefault="00BA5D2A"/>
    <w:p w:rsidR="002A514B" w:rsidRDefault="002A514B"/>
    <w:tbl>
      <w:tblPr>
        <w:tblStyle w:val="Mriekatabuky"/>
        <w:tblW w:w="15046" w:type="dxa"/>
        <w:jc w:val="center"/>
        <w:tblLook w:val="04A0" w:firstRow="1" w:lastRow="0" w:firstColumn="1" w:lastColumn="0" w:noHBand="0" w:noVBand="1"/>
      </w:tblPr>
      <w:tblGrid>
        <w:gridCol w:w="586"/>
        <w:gridCol w:w="2403"/>
        <w:gridCol w:w="1993"/>
        <w:gridCol w:w="2551"/>
        <w:gridCol w:w="1493"/>
        <w:gridCol w:w="6020"/>
      </w:tblGrid>
      <w:tr w:rsidR="00712611" w:rsidRPr="00C05D70" w:rsidTr="001A2D6B">
        <w:trPr>
          <w:jc w:val="center"/>
        </w:trPr>
        <w:tc>
          <w:tcPr>
            <w:tcW w:w="5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403" w:type="dxa"/>
            <w:shd w:val="clear" w:color="auto" w:fill="8DB3E2"/>
          </w:tcPr>
          <w:p w:rsidR="00E55862" w:rsidRPr="00C05D70" w:rsidRDefault="0002121E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19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551" w:type="dxa"/>
            <w:shd w:val="clear" w:color="auto" w:fill="8DB3E2"/>
          </w:tcPr>
          <w:p w:rsidR="00E55862" w:rsidRPr="00C05D70" w:rsidRDefault="004D176E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4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6020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EA1813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</w:tr>
      <w:tr w:rsidR="00712611" w:rsidRPr="00C05D70" w:rsidTr="00C633F3">
        <w:trPr>
          <w:trHeight w:val="1427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6D149B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E55862" w:rsidRPr="00C05D70" w:rsidRDefault="006D149B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2A0D79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CB4BAD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016B9C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Investičná účinnosť projektu na základe multikriteriálneho hodnotenia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E55862" w:rsidRPr="00C05D70" w:rsidRDefault="00076BF7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9443362"/>
            <w:placeholder>
              <w:docPart w:val="A7CF34DD34094FFDB801A437E236D6DB"/>
            </w:placeholder>
            <w:showingPlcHdr/>
            <w:comboBox>
              <w:listItem w:displayText="0 " w:value="0 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E0D6E">
              <w:rPr>
                <w:rFonts w:ascii="Arial" w:hAnsi="Arial" w:cs="Arial"/>
                <w:b/>
                <w:sz w:val="19"/>
                <w:szCs w:val="19"/>
              </w:rPr>
              <w:t>10</w:t>
            </w:r>
          </w:p>
        </w:tc>
        <w:tc>
          <w:tcPr>
            <w:tcW w:w="6020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A66794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A66794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územnému zacieleniu podpory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A66794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62418063"/>
            <w:placeholder>
              <w:docPart w:val="9F24DC45B7ED41ED8644C6E239D1A7E2"/>
            </w:placeholder>
            <w:showingPlcHdr/>
            <w:comboBox>
              <w:listItem w:displayText="0 " w:value="0 "/>
              <w:listItem w:displayText="7" w:value="7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A66794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A66794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6020" w:type="dxa"/>
            <w:shd w:val="clear" w:color="auto" w:fill="auto"/>
          </w:tcPr>
          <w:p w:rsidR="00A66794" w:rsidRPr="00C05D70" w:rsidRDefault="00A66794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trHeight w:val="1568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trHeight w:val="1021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primeranosti a reálnosti plánovaných hodnôt merateľných ukazovateľov s ohľadom </w:t>
            </w: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na časové, finančné a vecné hľadisko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lastRenderedPageBreak/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6020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navýšeniu kapacít materskej školy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D950DE219F84471FAB3028E8E1BA9011"/>
            </w:placeholder>
            <w:showingPlcHdr/>
            <w:comboBox>
              <w:listItem w:displayText="0 " w:value="0 "/>
              <w:listItem w:displayText="4" w:value="4"/>
              <w:listItem w:displayText="8" w:value="8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zlepšeniu infraštruktúry predprimárneho 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E856FF37ABDC4CE09A327A6B5F25802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predprimárneho 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1F7F1D39159F4704A281B7BCFDEC6BDF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zvyšovaniu kvality vzdelávania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980026"/>
            <w:placeholder>
              <w:docPart w:val="295F5509B5FB46F5B4A11208DD852E4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trHeight w:val="133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minimalizácii vplyvu zastavaného prostredia na lokálne klimatické podmienky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37140782"/>
            <w:placeholder>
              <w:docPart w:val="47AE419988FF4286BD179CAA9398EEEB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C633F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6020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D028A" w:rsidRDefault="00FD028A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9A230D" w:rsidRDefault="009A230D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Pr="00DF6F58" w:rsidRDefault="00C633F3" w:rsidP="00C633F3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5"/>
        <w:tblW w:w="5134" w:type="pct"/>
        <w:tblLayout w:type="fixed"/>
        <w:tblLook w:val="04A0" w:firstRow="1" w:lastRow="0" w:firstColumn="1" w:lastColumn="0" w:noHBand="0" w:noVBand="1"/>
      </w:tblPr>
      <w:tblGrid>
        <w:gridCol w:w="1809"/>
        <w:gridCol w:w="8886"/>
        <w:gridCol w:w="1153"/>
        <w:gridCol w:w="1524"/>
        <w:gridCol w:w="1229"/>
      </w:tblGrid>
      <w:tr w:rsidR="00C633F3" w:rsidRPr="00F93B3F" w:rsidTr="007B05FB"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F32A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1.4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A62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1.6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Investičná účinnosť projektu na základe multikriteriálneho hodnotenia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705FF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územnému zacieleniu podpory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ituácii a k stanoveným cieľom 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navýšeniu kapacít materskej školy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8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zlepšeniu infraštruktúry predprimárneho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predprimárneho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vzdelávania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 Príspevok projektu k minimalizácii vplyvu zastavaného prostredia na lokálne klimatické podmienky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C633F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3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C633F3">
        <w:trPr>
          <w:trHeight w:val="340"/>
        </w:trPr>
        <w:tc>
          <w:tcPr>
            <w:tcW w:w="40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68</w:t>
            </w:r>
          </w:p>
        </w:tc>
      </w:tr>
    </w:tbl>
    <w:p w:rsidR="00C83B00" w:rsidRDefault="00C83B00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2830"/>
        <w:gridCol w:w="5529"/>
        <w:gridCol w:w="5953"/>
      </w:tblGrid>
      <w:tr w:rsidR="009A230D" w:rsidRPr="00C05D70" w:rsidTr="001A2D6B">
        <w:tc>
          <w:tcPr>
            <w:tcW w:w="14312" w:type="dxa"/>
            <w:gridSpan w:val="3"/>
            <w:shd w:val="clear" w:color="auto" w:fill="8DB3E2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529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953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9A230D" w:rsidRPr="00C05D70" w:rsidTr="001A2D6B">
        <w:tc>
          <w:tcPr>
            <w:tcW w:w="2830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29" w:type="dxa"/>
          </w:tcPr>
          <w:p w:rsidR="009A230D" w:rsidRPr="00A445A3" w:rsidRDefault="009A230D" w:rsidP="009A54A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445A3">
              <w:rPr>
                <w:rFonts w:ascii="Arial" w:hAnsi="Arial" w:cs="Arial"/>
                <w:b/>
                <w:sz w:val="19"/>
                <w:szCs w:val="19"/>
              </w:rPr>
              <w:t>68</w:t>
            </w:r>
          </w:p>
        </w:tc>
        <w:tc>
          <w:tcPr>
            <w:tcW w:w="5953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5966572"/>
            <w:placeholder>
              <w:docPart w:val="079A5B021B6046BCA3577E6078143A5B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gridSpan w:val="2"/>
                <w:shd w:val="clear" w:color="auto" w:fill="FFFFFF" w:themeFill="background1"/>
              </w:tcPr>
              <w:p w:rsidR="009A230D" w:rsidRPr="00C05D70" w:rsidRDefault="009A230D" w:rsidP="00C83B0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A230D" w:rsidRPr="00C05D70" w:rsidTr="001A2D6B">
        <w:tc>
          <w:tcPr>
            <w:tcW w:w="14312" w:type="dxa"/>
            <w:gridSpan w:val="3"/>
          </w:tcPr>
          <w:p w:rsidR="009A230D" w:rsidRPr="00A445A3" w:rsidRDefault="009A230D" w:rsidP="00C83B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A230D" w:rsidRPr="00C05D70" w:rsidTr="001A2D6B">
        <w:tc>
          <w:tcPr>
            <w:tcW w:w="14312" w:type="dxa"/>
            <w:gridSpan w:val="3"/>
          </w:tcPr>
          <w:p w:rsidR="009A230D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BA5D2A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978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60573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CB2D9E" w:rsidRDefault="009A230D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25149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251497"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29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9A230D" w:rsidRPr="00C05D70" w:rsidRDefault="009A230D" w:rsidP="00251497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EA1813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1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auto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gridSpan w:val="2"/>
            <w:shd w:val="clear" w:color="auto" w:fill="auto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EA1813" w:rsidRPr="00B341AC" w:rsidRDefault="00EA1813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A230D" w:rsidRPr="00C05D70" w:rsidRDefault="009A230D" w:rsidP="001A2D6B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9A230D" w:rsidRPr="00C05D70" w:rsidSect="006439DD">
      <w:footerReference w:type="default" r:id="rId8"/>
      <w:headerReference w:type="first" r:id="rId9"/>
      <w:footerReference w:type="first" r:id="rId10"/>
      <w:pgSz w:w="16838" w:h="11906" w:orient="landscape"/>
      <w:pgMar w:top="1276" w:right="1417" w:bottom="851" w:left="1417" w:header="708" w:footer="4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A3" w:rsidRDefault="005F39A3" w:rsidP="009B44B8">
      <w:pPr>
        <w:spacing w:after="0" w:line="240" w:lineRule="auto"/>
      </w:pPr>
      <w:r>
        <w:separator/>
      </w:r>
    </w:p>
  </w:endnote>
  <w:end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9F12FA" w:rsidP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136EF">
      <w:rPr>
        <w:rFonts w:ascii="Arial" w:hAnsi="Arial" w:cs="Arial"/>
        <w:sz w:val="16"/>
        <w:szCs w:val="16"/>
      </w:rPr>
      <w:t>10</w:t>
    </w:r>
    <w:ins w:id="3" w:author="OM" w:date="2020-02-24T10:06:00Z">
      <w:r w:rsidR="00FA2CC8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7961" w:rsidRPr="009A490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7E7961" w:rsidRPr="009A490C">
          <w:rPr>
            <w:rFonts w:ascii="Arial" w:hAnsi="Arial" w:cs="Arial"/>
            <w:sz w:val="16"/>
            <w:szCs w:val="16"/>
          </w:rPr>
          <w:fldChar w:fldCharType="begin"/>
        </w:r>
        <w:r w:rsidR="007E7961" w:rsidRPr="009A490C">
          <w:rPr>
            <w:rFonts w:ascii="Arial" w:hAnsi="Arial" w:cs="Arial"/>
            <w:sz w:val="16"/>
            <w:szCs w:val="16"/>
          </w:rPr>
          <w:instrText>PAGE   \* MERGEFORMAT</w:instrText>
        </w:r>
        <w:r w:rsidR="007E7961" w:rsidRPr="009A490C">
          <w:rPr>
            <w:rFonts w:ascii="Arial" w:hAnsi="Arial" w:cs="Arial"/>
            <w:sz w:val="16"/>
            <w:szCs w:val="16"/>
          </w:rPr>
          <w:fldChar w:fldCharType="separate"/>
        </w:r>
        <w:r w:rsidR="001025D7">
          <w:rPr>
            <w:rFonts w:ascii="Arial" w:hAnsi="Arial" w:cs="Arial"/>
            <w:noProof/>
            <w:sz w:val="16"/>
            <w:szCs w:val="16"/>
          </w:rPr>
          <w:t>2</w:t>
        </w:r>
        <w:r w:rsidR="007E7961" w:rsidRPr="009A490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FA" w:rsidRDefault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136EF">
      <w:rPr>
        <w:rFonts w:ascii="Arial" w:hAnsi="Arial" w:cs="Arial"/>
        <w:sz w:val="16"/>
        <w:szCs w:val="16"/>
      </w:rPr>
      <w:t>10</w:t>
    </w:r>
    <w:ins w:id="4" w:author="OM" w:date="2020-02-24T10:06:00Z">
      <w:r w:rsidR="00FA2CC8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A3" w:rsidRDefault="005F39A3" w:rsidP="009B44B8">
      <w:pPr>
        <w:spacing w:after="0" w:line="240" w:lineRule="auto"/>
      </w:pPr>
      <w:r>
        <w:separator/>
      </w:r>
    </w:p>
  </w:footnote>
  <w:foot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footnote>
  <w:footnote w:id="1">
    <w:p w:rsidR="00FA2CC8" w:rsidRPr="00323FF3" w:rsidRDefault="00FA2CC8" w:rsidP="00FA2CC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A2CC8" w:rsidRDefault="00FA2CC8" w:rsidP="00FA2CC8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 </w:t>
      </w:r>
      <w:r w:rsidRPr="004245EB">
        <w:rPr>
          <w:rFonts w:ascii="Arial" w:hAnsi="Arial" w:cs="Arial"/>
          <w:sz w:val="16"/>
          <w:szCs w:val="16"/>
        </w:rPr>
        <w:t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</w:t>
      </w:r>
      <w:r>
        <w:rPr>
          <w:rFonts w:ascii="Arial" w:hAnsi="Arial" w:cs="Arial"/>
          <w:sz w:val="16"/>
          <w:szCs w:val="16"/>
        </w:rPr>
        <w:t xml:space="preserve">. </w:t>
      </w:r>
      <w:r w:rsidRPr="00335918"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v rokoch 2018 a 2019.</w:t>
      </w:r>
    </w:p>
  </w:footnote>
  <w:footnote w:id="3">
    <w:p w:rsidR="00FA2CC8" w:rsidRDefault="00FA2CC8" w:rsidP="00FA2C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EA18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EA18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7">
    <w:p w:rsidR="00B41941" w:rsidRDefault="00B41941" w:rsidP="001025D7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A5434">
        <w:rPr>
          <w:rFonts w:ascii="Arial" w:hAnsi="Arial" w:cs="Arial"/>
          <w:sz w:val="16"/>
          <w:szCs w:val="16"/>
        </w:rPr>
        <w:t xml:space="preserve">. </w:t>
      </w:r>
      <w:r w:rsidR="00BB004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3A76BC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93A50">
        <w:rPr>
          <w:rFonts w:ascii="Arial" w:hAnsi="Arial" w:cs="Arial"/>
          <w:sz w:val="16"/>
          <w:szCs w:val="16"/>
        </w:rPr>
        <w:t xml:space="preserve"> právne</w:t>
      </w:r>
      <w:r w:rsidR="003A76BC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ins w:id="0" w:author="OM" w:date="2020-02-28T08:46:00Z">
        <w:r w:rsidR="001025D7">
          <w:rPr>
            <w:rFonts w:ascii="Arial" w:hAnsi="Arial" w:cs="Arial"/>
            <w:sz w:val="16"/>
            <w:szCs w:val="16"/>
          </w:rPr>
          <w:t xml:space="preserve"> </w:t>
        </w:r>
      </w:ins>
      <w:ins w:id="1" w:author="OM" w:date="2020-02-28T08:47:00Z">
        <w:r w:rsidR="001025D7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2" w:name="_GoBack"/>
      <w:bookmarkEnd w:id="2"/>
    </w:p>
  </w:footnote>
  <w:footnote w:id="8">
    <w:p w:rsidR="001E5FE1" w:rsidRDefault="001E5FE1" w:rsidP="001E5F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 w:rsidR="008D1679"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0E3B52" w:rsidRPr="009F1B0E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9E7E0E" w:rsidRPr="00323FF3" w:rsidRDefault="009E7E0E" w:rsidP="009E7E0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9E7E0E" w:rsidRDefault="009E7E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1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2">
    <w:p w:rsidR="00EA1813" w:rsidRPr="00323FF3" w:rsidRDefault="00EA1813" w:rsidP="00EA18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3">
    <w:p w:rsidR="009A230D" w:rsidRDefault="009A230D" w:rsidP="009A230D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9A230D" w:rsidRDefault="009A230D" w:rsidP="009A23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bodovaných hodnotiacich kritérií, t.j. 41 bodov</w:t>
      </w:r>
      <w:r>
        <w:rPr>
          <w:b/>
          <w:bCs/>
          <w:sz w:val="19"/>
          <w:szCs w:val="19"/>
        </w:rPr>
        <w:t>.</w:t>
      </w:r>
    </w:p>
  </w:footnote>
  <w:footnote w:id="25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9A230D" w:rsidRPr="009F1B0E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>
        <w:rPr>
          <w:rFonts w:ascii="Arial" w:hAnsi="Arial" w:cs="Arial"/>
          <w:sz w:val="16"/>
          <w:szCs w:val="16"/>
        </w:rPr>
        <w:t xml:space="preserve"> V prípade odborného hodnotenia UMR uviesť správne poradové číslo odborného hodnotiteľa.</w:t>
      </w:r>
    </w:p>
  </w:footnote>
  <w:footnote w:id="31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 w:rsidRPr="008D167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 prípade odborného hodnotenia UMR uviesť správne poradové číslo odborného hodnotiteľa.</w:t>
      </w:r>
    </w:p>
  </w:footnote>
  <w:footnote w:id="32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A5" w:rsidRDefault="008A5C05" w:rsidP="00B95BA5">
    <w:pPr>
      <w:pStyle w:val="Hlavika"/>
      <w:tabs>
        <w:tab w:val="left" w:pos="1977"/>
      </w:tabs>
      <w:ind w:firstLine="19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5698B8" wp14:editId="072D9759">
          <wp:simplePos x="0" y="0"/>
          <wp:positionH relativeFrom="column">
            <wp:posOffset>7497445</wp:posOffset>
          </wp:positionH>
          <wp:positionV relativeFrom="paragraph">
            <wp:posOffset>86995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80B76" w:rsidRDefault="00080B76" w:rsidP="00080B76">
    <w:pPr>
      <w:pStyle w:val="Hlavika"/>
      <w:tabs>
        <w:tab w:val="left" w:pos="1977"/>
        <w:tab w:val="left" w:pos="2775"/>
      </w:tabs>
      <w:ind w:firstLine="1977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MetaNormal-Roman" w:hAnsi="MetaNormal-Roman"/>
        <w:noProof/>
      </w:rPr>
      <w:drawing>
        <wp:anchor distT="0" distB="0" distL="114300" distR="114300" simplePos="0" relativeHeight="251661312" behindDoc="0" locked="0" layoutInCell="1" allowOverlap="1" wp14:anchorId="7B13F643" wp14:editId="47DB6CBD">
          <wp:simplePos x="0" y="0"/>
          <wp:positionH relativeFrom="column">
            <wp:posOffset>3747770</wp:posOffset>
          </wp:positionH>
          <wp:positionV relativeFrom="paragraph">
            <wp:posOffset>-238760</wp:posOffset>
          </wp:positionV>
          <wp:extent cx="1226820" cy="755015"/>
          <wp:effectExtent l="0" t="0" r="0" b="6985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7E76700" wp14:editId="13674AC3">
          <wp:simplePos x="0" y="0"/>
          <wp:positionH relativeFrom="column">
            <wp:posOffset>10795</wp:posOffset>
          </wp:positionH>
          <wp:positionV relativeFrom="paragraph">
            <wp:posOffset>-93980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080B76" w:rsidRDefault="00080B76" w:rsidP="00080B76">
    <w:pPr>
      <w:pStyle w:val="Hlavika"/>
      <w:tabs>
        <w:tab w:val="clear" w:pos="9072"/>
        <w:tab w:val="left" w:pos="2160"/>
        <w:tab w:val="left" w:pos="9059"/>
      </w:tabs>
    </w:pPr>
    <w:r>
      <w:tab/>
    </w:r>
    <w:r>
      <w:tab/>
    </w:r>
    <w:r>
      <w:tab/>
    </w:r>
    <w:r>
      <w:tab/>
    </w:r>
    <w:r>
      <w:tab/>
    </w:r>
  </w:p>
  <w:p w:rsidR="007E7961" w:rsidRDefault="00080B76">
    <w:pPr>
      <w:pStyle w:val="Hlavika"/>
    </w:pPr>
    <w:r w:rsidRPr="005D6A9C">
      <w:tab/>
    </w:r>
    <w:r w:rsidRPr="005D6A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11536"/>
    <w:rsid w:val="00016B9C"/>
    <w:rsid w:val="0002121E"/>
    <w:rsid w:val="00024EB5"/>
    <w:rsid w:val="0002599F"/>
    <w:rsid w:val="00036A31"/>
    <w:rsid w:val="0004578B"/>
    <w:rsid w:val="00055EFA"/>
    <w:rsid w:val="0005646C"/>
    <w:rsid w:val="000614E5"/>
    <w:rsid w:val="00062525"/>
    <w:rsid w:val="00071B7E"/>
    <w:rsid w:val="00072FF3"/>
    <w:rsid w:val="00076BF7"/>
    <w:rsid w:val="00080B76"/>
    <w:rsid w:val="000868B3"/>
    <w:rsid w:val="000B31D3"/>
    <w:rsid w:val="000B7602"/>
    <w:rsid w:val="000C53F2"/>
    <w:rsid w:val="000D39BE"/>
    <w:rsid w:val="000E371D"/>
    <w:rsid w:val="000E3B52"/>
    <w:rsid w:val="000F3D3D"/>
    <w:rsid w:val="000F4070"/>
    <w:rsid w:val="001025D7"/>
    <w:rsid w:val="00105536"/>
    <w:rsid w:val="0010760D"/>
    <w:rsid w:val="00116FE7"/>
    <w:rsid w:val="0013738D"/>
    <w:rsid w:val="00154F86"/>
    <w:rsid w:val="00171676"/>
    <w:rsid w:val="001901BF"/>
    <w:rsid w:val="001941BE"/>
    <w:rsid w:val="00197270"/>
    <w:rsid w:val="001A2D6B"/>
    <w:rsid w:val="001A56DC"/>
    <w:rsid w:val="001B3EF8"/>
    <w:rsid w:val="001C1150"/>
    <w:rsid w:val="001E1DED"/>
    <w:rsid w:val="001E5FE1"/>
    <w:rsid w:val="00216032"/>
    <w:rsid w:val="0022265F"/>
    <w:rsid w:val="002452DA"/>
    <w:rsid w:val="0024799D"/>
    <w:rsid w:val="00251497"/>
    <w:rsid w:val="002609DC"/>
    <w:rsid w:val="00263DEB"/>
    <w:rsid w:val="00285341"/>
    <w:rsid w:val="002A0D79"/>
    <w:rsid w:val="002A514B"/>
    <w:rsid w:val="002B480E"/>
    <w:rsid w:val="002B60FE"/>
    <w:rsid w:val="002C2033"/>
    <w:rsid w:val="002C2724"/>
    <w:rsid w:val="002D2C6C"/>
    <w:rsid w:val="00315A5E"/>
    <w:rsid w:val="00323FF3"/>
    <w:rsid w:val="003377A7"/>
    <w:rsid w:val="003413E7"/>
    <w:rsid w:val="00386541"/>
    <w:rsid w:val="00394B11"/>
    <w:rsid w:val="003A5C6F"/>
    <w:rsid w:val="003A76BC"/>
    <w:rsid w:val="003C141E"/>
    <w:rsid w:val="003C2AC6"/>
    <w:rsid w:val="0040193D"/>
    <w:rsid w:val="004072C4"/>
    <w:rsid w:val="004136EF"/>
    <w:rsid w:val="00462B47"/>
    <w:rsid w:val="004748A9"/>
    <w:rsid w:val="004841E3"/>
    <w:rsid w:val="00490F7F"/>
    <w:rsid w:val="004C16E7"/>
    <w:rsid w:val="004D176E"/>
    <w:rsid w:val="0051190E"/>
    <w:rsid w:val="00517659"/>
    <w:rsid w:val="00522632"/>
    <w:rsid w:val="005503DB"/>
    <w:rsid w:val="00553DEE"/>
    <w:rsid w:val="00576E70"/>
    <w:rsid w:val="0059072E"/>
    <w:rsid w:val="00597067"/>
    <w:rsid w:val="005B1E08"/>
    <w:rsid w:val="005C6880"/>
    <w:rsid w:val="005C7F16"/>
    <w:rsid w:val="005D16C2"/>
    <w:rsid w:val="005E1F3C"/>
    <w:rsid w:val="005F39A3"/>
    <w:rsid w:val="006267ED"/>
    <w:rsid w:val="006300A5"/>
    <w:rsid w:val="0063252F"/>
    <w:rsid w:val="00640198"/>
    <w:rsid w:val="006426D5"/>
    <w:rsid w:val="006439DD"/>
    <w:rsid w:val="00645C7C"/>
    <w:rsid w:val="006636D2"/>
    <w:rsid w:val="00663AAC"/>
    <w:rsid w:val="006647CF"/>
    <w:rsid w:val="00664BD8"/>
    <w:rsid w:val="006837C5"/>
    <w:rsid w:val="006909F8"/>
    <w:rsid w:val="00693A50"/>
    <w:rsid w:val="00695365"/>
    <w:rsid w:val="006A08A6"/>
    <w:rsid w:val="006A0FA0"/>
    <w:rsid w:val="006D149B"/>
    <w:rsid w:val="00700482"/>
    <w:rsid w:val="0070283F"/>
    <w:rsid w:val="00712611"/>
    <w:rsid w:val="00712F7D"/>
    <w:rsid w:val="00734B73"/>
    <w:rsid w:val="00753B58"/>
    <w:rsid w:val="00762D03"/>
    <w:rsid w:val="007736B4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62E"/>
    <w:rsid w:val="0087178B"/>
    <w:rsid w:val="008A5C05"/>
    <w:rsid w:val="008A7DBF"/>
    <w:rsid w:val="008D1679"/>
    <w:rsid w:val="008D6E98"/>
    <w:rsid w:val="009175AF"/>
    <w:rsid w:val="00944BAA"/>
    <w:rsid w:val="009454BF"/>
    <w:rsid w:val="00965BFD"/>
    <w:rsid w:val="00977107"/>
    <w:rsid w:val="00990254"/>
    <w:rsid w:val="00996C64"/>
    <w:rsid w:val="009A230D"/>
    <w:rsid w:val="009A490C"/>
    <w:rsid w:val="009A54A9"/>
    <w:rsid w:val="009A73BC"/>
    <w:rsid w:val="009B0A13"/>
    <w:rsid w:val="009B44B8"/>
    <w:rsid w:val="009C39EC"/>
    <w:rsid w:val="009E7E0E"/>
    <w:rsid w:val="009E7FE9"/>
    <w:rsid w:val="009F12FA"/>
    <w:rsid w:val="009F1B0E"/>
    <w:rsid w:val="009F3D26"/>
    <w:rsid w:val="00A0011D"/>
    <w:rsid w:val="00A17D46"/>
    <w:rsid w:val="00A20F6F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A5434"/>
    <w:rsid w:val="00AD14B0"/>
    <w:rsid w:val="00AD6B20"/>
    <w:rsid w:val="00B2461A"/>
    <w:rsid w:val="00B341AC"/>
    <w:rsid w:val="00B41941"/>
    <w:rsid w:val="00B50A6D"/>
    <w:rsid w:val="00B60573"/>
    <w:rsid w:val="00B6172E"/>
    <w:rsid w:val="00B6694E"/>
    <w:rsid w:val="00B66F4A"/>
    <w:rsid w:val="00B81739"/>
    <w:rsid w:val="00B81782"/>
    <w:rsid w:val="00B90060"/>
    <w:rsid w:val="00B95BA5"/>
    <w:rsid w:val="00BA5D2A"/>
    <w:rsid w:val="00BB0044"/>
    <w:rsid w:val="00BB4138"/>
    <w:rsid w:val="00C05D70"/>
    <w:rsid w:val="00C41E42"/>
    <w:rsid w:val="00C571C4"/>
    <w:rsid w:val="00C633F3"/>
    <w:rsid w:val="00C83B00"/>
    <w:rsid w:val="00C910BF"/>
    <w:rsid w:val="00C9365D"/>
    <w:rsid w:val="00C94A5B"/>
    <w:rsid w:val="00CA0B71"/>
    <w:rsid w:val="00CA39A3"/>
    <w:rsid w:val="00CB2D9E"/>
    <w:rsid w:val="00CB4BAD"/>
    <w:rsid w:val="00CC7D70"/>
    <w:rsid w:val="00CE0442"/>
    <w:rsid w:val="00CE0D6E"/>
    <w:rsid w:val="00D0779C"/>
    <w:rsid w:val="00D14CF2"/>
    <w:rsid w:val="00D579BA"/>
    <w:rsid w:val="00D60283"/>
    <w:rsid w:val="00D865D3"/>
    <w:rsid w:val="00D87B66"/>
    <w:rsid w:val="00DA113D"/>
    <w:rsid w:val="00DB3D85"/>
    <w:rsid w:val="00DC3A27"/>
    <w:rsid w:val="00DF3226"/>
    <w:rsid w:val="00E1266C"/>
    <w:rsid w:val="00E1543C"/>
    <w:rsid w:val="00E3284D"/>
    <w:rsid w:val="00E32EBC"/>
    <w:rsid w:val="00E4488F"/>
    <w:rsid w:val="00E52A48"/>
    <w:rsid w:val="00E55862"/>
    <w:rsid w:val="00EA1813"/>
    <w:rsid w:val="00EB1FDC"/>
    <w:rsid w:val="00ED45FB"/>
    <w:rsid w:val="00EF15B5"/>
    <w:rsid w:val="00F0092F"/>
    <w:rsid w:val="00F12F08"/>
    <w:rsid w:val="00F147E9"/>
    <w:rsid w:val="00F1556D"/>
    <w:rsid w:val="00F372C9"/>
    <w:rsid w:val="00F72158"/>
    <w:rsid w:val="00F77B50"/>
    <w:rsid w:val="00F82609"/>
    <w:rsid w:val="00F84B30"/>
    <w:rsid w:val="00FA2CC8"/>
    <w:rsid w:val="00FB0AB2"/>
    <w:rsid w:val="00FC2EA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2BA31C8"/>
  <w15:docId w15:val="{14417063-54CF-4E0D-975E-F9E787A3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C633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B9260C0ED94E25AD0004EDC44B3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A9EA5-59C4-4E3C-BD67-2152BC43B2B4}"/>
      </w:docPartPr>
      <w:docPartBody>
        <w:p w:rsidR="00020CF9" w:rsidRDefault="001A0272" w:rsidP="001A0272">
          <w:pPr>
            <w:pStyle w:val="A8B9260C0ED94E25AD0004EDC44B385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7CF34DD34094FFDB801A437E236D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6A74F-F504-4BCC-A6CE-DB358C039896}"/>
      </w:docPartPr>
      <w:docPartBody>
        <w:p w:rsidR="006B079A" w:rsidRDefault="001A0272" w:rsidP="001A0272">
          <w:pPr>
            <w:pStyle w:val="A7CF34DD34094FFDB801A437E236D6D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24DC45B7ED41ED8644C6E239D1A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C1174-1F43-4163-8330-62C7ACF7B54B}"/>
      </w:docPartPr>
      <w:docPartBody>
        <w:p w:rsidR="006B079A" w:rsidRDefault="001A0272" w:rsidP="001A0272">
          <w:pPr>
            <w:pStyle w:val="9F24DC45B7ED41ED8644C6E239D1A7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D7C6F929F07B478F2DAB845CBF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F9C49-95C1-174A-9E53-5475266C833E}"/>
      </w:docPartPr>
      <w:docPartBody>
        <w:p w:rsidR="002A2439" w:rsidRDefault="00CB5B7A" w:rsidP="00CB5B7A">
          <w:pPr>
            <w:pStyle w:val="24D7C6F929F07B478F2DAB845CBF3C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EE2F4A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EE2F4A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EE2F4A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EE2F4A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50DE219F84471FAB3028E8E1BA9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01949-4D32-4A9A-95E9-6F84949260BB}"/>
      </w:docPartPr>
      <w:docPartBody>
        <w:p w:rsidR="00EE2F4A" w:rsidRDefault="000079FB" w:rsidP="000079FB">
          <w:pPr>
            <w:pStyle w:val="D950DE219F84471FAB3028E8E1BA901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56FF37ABDC4CE09A327A6B5F2580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4B3870-5D62-4DA0-B73B-D5729E391AC4}"/>
      </w:docPartPr>
      <w:docPartBody>
        <w:p w:rsidR="00EE2F4A" w:rsidRDefault="000079FB" w:rsidP="000079FB">
          <w:pPr>
            <w:pStyle w:val="E856FF37ABDC4CE09A327A6B5F25802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F7F1D39159F4704A281B7BCFDEC6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6B47C-0B43-4391-BED0-072E8D03888A}"/>
      </w:docPartPr>
      <w:docPartBody>
        <w:p w:rsidR="00EE2F4A" w:rsidRDefault="000079FB" w:rsidP="000079FB">
          <w:pPr>
            <w:pStyle w:val="1F7F1D39159F4704A281B7BCFDEC6BD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95F5509B5FB46F5B4A11208DD852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D80BCD-CC50-4C6F-A1C6-4BDA6D0A3731}"/>
      </w:docPartPr>
      <w:docPartBody>
        <w:p w:rsidR="00EE2F4A" w:rsidRDefault="000079FB" w:rsidP="000079FB">
          <w:pPr>
            <w:pStyle w:val="295F5509B5FB46F5B4A11208DD852E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7AE419988FF4286BD179CAA9398E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FF2A28-C891-463B-AAB9-3870E97F03AE}"/>
      </w:docPartPr>
      <w:docPartBody>
        <w:p w:rsidR="00EE2F4A" w:rsidRDefault="000079FB" w:rsidP="000079FB">
          <w:pPr>
            <w:pStyle w:val="47AE419988FF4286BD179CAA9398EEE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DC6F4A85F54C77959BC5E6E3C99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131C0A-3141-4D20-B234-E0B713934E08}"/>
      </w:docPartPr>
      <w:docPartBody>
        <w:p w:rsidR="008C33E4" w:rsidRDefault="002B4B17" w:rsidP="002B4B17">
          <w:pPr>
            <w:pStyle w:val="41DC6F4A85F54C77959BC5E6E3C99B42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79A5B021B6046BCA3577E6078143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B00EE-F264-4D53-8FEF-DB4C98C37B98}"/>
      </w:docPartPr>
      <w:docPartBody>
        <w:p w:rsidR="009024C9" w:rsidRDefault="008C33E4" w:rsidP="008C33E4">
          <w:pPr>
            <w:pStyle w:val="079A5B021B6046BCA3577E6078143A5B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073BEA"/>
    <w:rsid w:val="001531F8"/>
    <w:rsid w:val="00166518"/>
    <w:rsid w:val="001A0272"/>
    <w:rsid w:val="001F0A1A"/>
    <w:rsid w:val="002211EC"/>
    <w:rsid w:val="002A2439"/>
    <w:rsid w:val="002B4B17"/>
    <w:rsid w:val="0035024D"/>
    <w:rsid w:val="003709D3"/>
    <w:rsid w:val="00372018"/>
    <w:rsid w:val="003A42BD"/>
    <w:rsid w:val="004306E3"/>
    <w:rsid w:val="00474B61"/>
    <w:rsid w:val="004B3767"/>
    <w:rsid w:val="004D74F0"/>
    <w:rsid w:val="004E1946"/>
    <w:rsid w:val="004E4CE2"/>
    <w:rsid w:val="004F370C"/>
    <w:rsid w:val="0051086C"/>
    <w:rsid w:val="00577AE5"/>
    <w:rsid w:val="00587590"/>
    <w:rsid w:val="00601B5C"/>
    <w:rsid w:val="006257B8"/>
    <w:rsid w:val="00641E8C"/>
    <w:rsid w:val="006B079A"/>
    <w:rsid w:val="006B7C2C"/>
    <w:rsid w:val="00706594"/>
    <w:rsid w:val="007139CA"/>
    <w:rsid w:val="00764B0E"/>
    <w:rsid w:val="00773249"/>
    <w:rsid w:val="007755A0"/>
    <w:rsid w:val="008333F7"/>
    <w:rsid w:val="00882C39"/>
    <w:rsid w:val="008C33E4"/>
    <w:rsid w:val="008C4614"/>
    <w:rsid w:val="00900F8F"/>
    <w:rsid w:val="009024C9"/>
    <w:rsid w:val="00951BCC"/>
    <w:rsid w:val="00A623AF"/>
    <w:rsid w:val="00A85B5A"/>
    <w:rsid w:val="00B351EF"/>
    <w:rsid w:val="00B37875"/>
    <w:rsid w:val="00B61C2D"/>
    <w:rsid w:val="00B82639"/>
    <w:rsid w:val="00BC2E5A"/>
    <w:rsid w:val="00C26453"/>
    <w:rsid w:val="00C4158A"/>
    <w:rsid w:val="00C741CF"/>
    <w:rsid w:val="00C92228"/>
    <w:rsid w:val="00CA295A"/>
    <w:rsid w:val="00CB5B7A"/>
    <w:rsid w:val="00CC6FFA"/>
    <w:rsid w:val="00CD05DF"/>
    <w:rsid w:val="00D03BF5"/>
    <w:rsid w:val="00D77C82"/>
    <w:rsid w:val="00DC5BA3"/>
    <w:rsid w:val="00DD0B39"/>
    <w:rsid w:val="00E067C1"/>
    <w:rsid w:val="00E62DBF"/>
    <w:rsid w:val="00EB1B6B"/>
    <w:rsid w:val="00ED701D"/>
    <w:rsid w:val="00EE2F4A"/>
    <w:rsid w:val="00F042BB"/>
    <w:rsid w:val="00F20C19"/>
    <w:rsid w:val="00F23F14"/>
    <w:rsid w:val="00F346CA"/>
    <w:rsid w:val="00F7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C33E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41DC6F4A85F54C77959BC5E6E3C99B42">
    <w:name w:val="41DC6F4A85F54C77959BC5E6E3C99B42"/>
    <w:rsid w:val="002B4B17"/>
    <w:pPr>
      <w:spacing w:after="160" w:line="259" w:lineRule="auto"/>
    </w:pPr>
  </w:style>
  <w:style w:type="paragraph" w:customStyle="1" w:styleId="7178B72C949349E792B38C1C071A0016">
    <w:name w:val="7178B72C949349E792B38C1C071A0016"/>
    <w:rsid w:val="002B4B17"/>
    <w:pPr>
      <w:spacing w:after="160" w:line="259" w:lineRule="auto"/>
    </w:pPr>
  </w:style>
  <w:style w:type="paragraph" w:customStyle="1" w:styleId="079A5B021B6046BCA3577E6078143A5B">
    <w:name w:val="079A5B021B6046BCA3577E6078143A5B"/>
    <w:rsid w:val="008C33E4"/>
  </w:style>
  <w:style w:type="paragraph" w:customStyle="1" w:styleId="1E8715C402384FF48FCCB9CBBA1C6AA3">
    <w:name w:val="1E8715C402384FF48FCCB9CBBA1C6AA3"/>
    <w:rsid w:val="008C33E4"/>
  </w:style>
  <w:style w:type="paragraph" w:customStyle="1" w:styleId="EE1EC0BA3B284DF5913362B3DD429715">
    <w:name w:val="EE1EC0BA3B284DF5913362B3DD429715"/>
    <w:rsid w:val="00474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E224-58B1-43F6-9DCF-D0146D5B0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1110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OM</cp:lastModifiedBy>
  <cp:revision>42</cp:revision>
  <cp:lastPrinted>2017-11-27T07:56:00Z</cp:lastPrinted>
  <dcterms:created xsi:type="dcterms:W3CDTF">2017-01-02T09:48:00Z</dcterms:created>
  <dcterms:modified xsi:type="dcterms:W3CDTF">2020-02-28T07:48:00Z</dcterms:modified>
  <cp:category/>
</cp:coreProperties>
</file>